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73C89726"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9049A4">
        <w:rPr>
          <w:rStyle w:val="Strong"/>
          <w:b/>
          <w:bCs w:val="0"/>
          <w:sz w:val="24"/>
          <w:szCs w:val="24"/>
        </w:rPr>
        <w:t>51-G001-24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498EB85E" w14:textId="77777777" w:rsidR="00815A83" w:rsidRPr="00DF2302" w:rsidRDefault="00815A83" w:rsidP="00815A83">
      <w:pPr>
        <w:spacing w:before="120"/>
        <w:jc w:val="both"/>
        <w:rPr>
          <w:b/>
          <w:i/>
          <w:color w:val="FF0000"/>
          <w:lang w:val="en-GB"/>
        </w:rPr>
      </w:pPr>
      <w:r w:rsidRPr="00DF2302">
        <w:rPr>
          <w:b/>
          <w:i/>
          <w:color w:val="FF0000"/>
          <w:lang w:val="en-GB"/>
        </w:rPr>
        <w:t>Please, note that we do not recommend this maximum amount as a ‘target’ for your Tender. The evaluation is a result of a combination of technical soundness and cost effectiveness of the Tenders, i.e. the evaluation of the financial component will be added to the evaluation result of the technical component, in accordance with the principles and weights set out in this document.</w:t>
      </w:r>
    </w:p>
    <w:p w14:paraId="38636505" w14:textId="6C02FA97" w:rsidR="00B52A14" w:rsidRPr="00DF2302" w:rsidRDefault="00B52A14" w:rsidP="003849E8">
      <w:pPr>
        <w:spacing w:before="120"/>
        <w:jc w:val="both"/>
        <w:rPr>
          <w:rFonts w:ascii="Calibri" w:hAnsi="Calibri" w:cs="Calibri"/>
          <w:i/>
          <w:iCs/>
          <w:lang w:val="en-GB"/>
        </w:rPr>
      </w:pPr>
    </w:p>
    <w:p w14:paraId="131A5BF8" w14:textId="32661671"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96277C">
        <w:rPr>
          <w:rFonts w:ascii="Calibri" w:hAnsi="Calibri" w:cs="Calibri"/>
          <w:highlight w:val="yellow"/>
          <w:lang w:val="en-GB"/>
        </w:rPr>
        <w:t>7</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 xml:space="preserve">Firm/consortium’s experience and reputation </w:t>
            </w:r>
            <w:r w:rsidR="00B52A14" w:rsidRPr="00DF2302">
              <w:rPr>
                <w:rFonts w:asciiTheme="minorHAnsi" w:hAnsiTheme="minorHAnsi"/>
                <w:sz w:val="22"/>
                <w:szCs w:val="22"/>
                <w:highlight w:val="yellow"/>
                <w:lang w:eastAsia="en-US"/>
              </w:rPr>
              <w:t>with</w:t>
            </w:r>
            <w:r w:rsidRPr="00DF2302">
              <w:rPr>
                <w:rFonts w:asciiTheme="minorHAnsi" w:hAnsiTheme="minorHAnsi"/>
                <w:sz w:val="22"/>
                <w:szCs w:val="22"/>
                <w:highlight w:val="yellow"/>
                <w:lang w:eastAsia="en-US"/>
              </w:rPr>
              <w:t xml:space="preserve"> similar </w:t>
            </w:r>
            <w:r w:rsidR="00AD3DBB" w:rsidRPr="00DF2302">
              <w:rPr>
                <w:rFonts w:asciiTheme="minorHAnsi" w:hAnsiTheme="minorHAnsi"/>
                <w:sz w:val="22"/>
                <w:szCs w:val="22"/>
                <w:highlight w:val="yellow"/>
                <w:lang w:eastAsia="en-US"/>
              </w:rPr>
              <w:t>supply of Goods</w:t>
            </w:r>
          </w:p>
        </w:tc>
        <w:tc>
          <w:tcPr>
            <w:tcW w:w="5367" w:type="dxa"/>
            <w:shd w:val="clear" w:color="auto" w:fill="auto"/>
          </w:tcPr>
          <w:p w14:paraId="3ADDF29E" w14:textId="058FB600" w:rsidR="006E17EC" w:rsidRPr="00DF2302" w:rsidRDefault="00111EC4" w:rsidP="005B38E4">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Provide at leas</w:t>
            </w:r>
            <w:r w:rsidR="00C41292">
              <w:rPr>
                <w:rFonts w:asciiTheme="minorHAnsi" w:hAnsiTheme="minorHAnsi"/>
                <w:sz w:val="22"/>
                <w:szCs w:val="22"/>
                <w:highlight w:val="yellow"/>
              </w:rPr>
              <w:t xml:space="preserve">t </w:t>
            </w:r>
          </w:p>
        </w:tc>
        <w:tc>
          <w:tcPr>
            <w:tcW w:w="1360" w:type="dxa"/>
            <w:shd w:val="clear" w:color="auto" w:fill="auto"/>
            <w:vAlign w:val="center"/>
          </w:tcPr>
          <w:p w14:paraId="6FB170A3" w14:textId="07C1B8F7" w:rsidR="006E17EC" w:rsidRPr="00DF2302" w:rsidRDefault="0096277C"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40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DF2302" w:rsidRDefault="00AD3DBB"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Delivery time</w:t>
            </w:r>
          </w:p>
        </w:tc>
        <w:tc>
          <w:tcPr>
            <w:tcW w:w="5367" w:type="dxa"/>
            <w:shd w:val="clear" w:color="auto" w:fill="auto"/>
          </w:tcPr>
          <w:p w14:paraId="4BA71FA2" w14:textId="782D8BD2" w:rsidR="006E17EC" w:rsidRPr="00DF2302" w:rsidRDefault="008131CD" w:rsidP="001D3BEC">
            <w:pPr>
              <w:pStyle w:val="TableContents"/>
              <w:numPr>
                <w:ilvl w:val="0"/>
                <w:numId w:val="4"/>
              </w:numPr>
              <w:rPr>
                <w:rFonts w:asciiTheme="minorHAnsi" w:hAnsiTheme="minorHAnsi"/>
                <w:sz w:val="22"/>
                <w:szCs w:val="22"/>
                <w:highlight w:val="yellow"/>
              </w:rPr>
            </w:pPr>
            <w:r>
              <w:rPr>
                <w:rFonts w:asciiTheme="minorHAnsi" w:hAnsiTheme="minorHAnsi"/>
                <w:sz w:val="22"/>
                <w:szCs w:val="22"/>
                <w:highlight w:val="yellow"/>
              </w:rPr>
              <w:t>3 months</w:t>
            </w:r>
          </w:p>
        </w:tc>
        <w:tc>
          <w:tcPr>
            <w:tcW w:w="1360" w:type="dxa"/>
            <w:shd w:val="clear" w:color="auto" w:fill="auto"/>
            <w:vAlign w:val="center"/>
          </w:tcPr>
          <w:p w14:paraId="657554B4" w14:textId="4D455D00" w:rsidR="006E17EC" w:rsidRPr="00DF2302" w:rsidRDefault="0096277C"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10</w:t>
            </w:r>
          </w:p>
        </w:tc>
      </w:tr>
      <w:tr w:rsidR="006E17EC" w:rsidRPr="00DF2302" w14:paraId="7395E14D" w14:textId="77777777" w:rsidTr="006E17EC">
        <w:trPr>
          <w:cantSplit/>
          <w:tblHeader/>
        </w:trPr>
        <w:tc>
          <w:tcPr>
            <w:tcW w:w="2430" w:type="dxa"/>
            <w:shd w:val="clear" w:color="auto" w:fill="auto"/>
            <w:vAlign w:val="center"/>
          </w:tcPr>
          <w:p w14:paraId="58A5C5B6" w14:textId="2EBEE608" w:rsidR="006E17EC" w:rsidRPr="00DF2302" w:rsidRDefault="00111EC4" w:rsidP="006E17EC">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Specification</w:t>
            </w:r>
          </w:p>
        </w:tc>
        <w:tc>
          <w:tcPr>
            <w:tcW w:w="5367" w:type="dxa"/>
            <w:shd w:val="clear" w:color="auto" w:fill="auto"/>
          </w:tcPr>
          <w:p w14:paraId="23A8F695" w14:textId="35352F8C" w:rsidR="006E17EC" w:rsidRPr="00DF2302" w:rsidRDefault="00111EC4"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Complies with the specification</w:t>
            </w:r>
          </w:p>
        </w:tc>
        <w:tc>
          <w:tcPr>
            <w:tcW w:w="1360" w:type="dxa"/>
            <w:shd w:val="clear" w:color="auto" w:fill="auto"/>
            <w:vAlign w:val="center"/>
          </w:tcPr>
          <w:p w14:paraId="240875A4" w14:textId="6509865A" w:rsidR="006E17EC" w:rsidRPr="00DF2302" w:rsidRDefault="005A1083"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40</w:t>
            </w:r>
          </w:p>
        </w:tc>
      </w:tr>
      <w:tr w:rsidR="006E17EC" w:rsidRPr="00DF2302" w14:paraId="59453870" w14:textId="77777777" w:rsidTr="006E17EC">
        <w:trPr>
          <w:cantSplit/>
          <w:tblHeader/>
        </w:trPr>
        <w:tc>
          <w:tcPr>
            <w:tcW w:w="2430" w:type="dxa"/>
            <w:shd w:val="clear" w:color="auto" w:fill="auto"/>
            <w:vAlign w:val="center"/>
          </w:tcPr>
          <w:p w14:paraId="57F1472D" w14:textId="68EF25B6" w:rsidR="006E17EC" w:rsidRPr="00DF2302" w:rsidRDefault="0096277C" w:rsidP="006E17EC">
            <w:pPr>
              <w:pStyle w:val="TableContents"/>
              <w:jc w:val="both"/>
              <w:rPr>
                <w:rFonts w:asciiTheme="minorHAnsi" w:hAnsiTheme="minorHAnsi"/>
                <w:sz w:val="22"/>
                <w:szCs w:val="22"/>
                <w:highlight w:val="yellow"/>
                <w:lang w:eastAsia="en-US"/>
              </w:rPr>
            </w:pPr>
            <w:r>
              <w:rPr>
                <w:rFonts w:asciiTheme="minorHAnsi" w:hAnsiTheme="minorHAnsi"/>
                <w:sz w:val="22"/>
                <w:szCs w:val="22"/>
                <w:highlight w:val="yellow"/>
                <w:lang w:eastAsia="en-US"/>
              </w:rPr>
              <w:t>Able to supply spare parts and reputation to do so</w:t>
            </w:r>
          </w:p>
        </w:tc>
        <w:tc>
          <w:tcPr>
            <w:tcW w:w="5367" w:type="dxa"/>
            <w:shd w:val="clear" w:color="auto" w:fill="auto"/>
          </w:tcPr>
          <w:p w14:paraId="78E2A822" w14:textId="77777777" w:rsidR="006E17EC" w:rsidRDefault="005A1083" w:rsidP="001D3BEC">
            <w:pPr>
              <w:numPr>
                <w:ilvl w:val="0"/>
                <w:numId w:val="6"/>
              </w:numPr>
              <w:adjustRightInd w:val="0"/>
              <w:rPr>
                <w:rFonts w:asciiTheme="minorHAnsi" w:eastAsiaTheme="minorEastAsia" w:hAnsiTheme="minorHAnsi"/>
                <w:color w:val="000000"/>
                <w:sz w:val="22"/>
                <w:highlight w:val="yellow"/>
                <w:lang w:val="en-GB"/>
              </w:rPr>
            </w:pPr>
            <w:r>
              <w:rPr>
                <w:rFonts w:asciiTheme="minorHAnsi" w:eastAsiaTheme="minorEastAsia" w:hAnsiTheme="minorHAnsi"/>
                <w:color w:val="000000"/>
                <w:sz w:val="22"/>
                <w:highlight w:val="yellow"/>
                <w:lang w:val="en-GB"/>
              </w:rPr>
              <w:t>Can provide spare parts or maintenance</w:t>
            </w:r>
          </w:p>
          <w:p w14:paraId="375ED5B7" w14:textId="4E96DF29" w:rsidR="005A1083" w:rsidRPr="00DF2302" w:rsidRDefault="005A1083" w:rsidP="001D3BEC">
            <w:pPr>
              <w:numPr>
                <w:ilvl w:val="0"/>
                <w:numId w:val="6"/>
              </w:numPr>
              <w:adjustRightInd w:val="0"/>
              <w:rPr>
                <w:rFonts w:asciiTheme="minorHAnsi" w:eastAsiaTheme="minorEastAsia" w:hAnsiTheme="minorHAnsi"/>
                <w:color w:val="000000"/>
                <w:sz w:val="22"/>
                <w:highlight w:val="yellow"/>
                <w:lang w:val="en-GB"/>
              </w:rPr>
            </w:pPr>
            <w:r>
              <w:rPr>
                <w:rFonts w:asciiTheme="minorHAnsi" w:eastAsiaTheme="minorEastAsia" w:hAnsiTheme="minorHAnsi"/>
                <w:color w:val="000000"/>
                <w:sz w:val="22"/>
                <w:highlight w:val="yellow"/>
                <w:lang w:val="en-GB"/>
              </w:rPr>
              <w:t xml:space="preserve">Have warranty more than 1 year. </w:t>
            </w:r>
          </w:p>
        </w:tc>
        <w:tc>
          <w:tcPr>
            <w:tcW w:w="1360" w:type="dxa"/>
            <w:shd w:val="clear" w:color="auto" w:fill="auto"/>
            <w:vAlign w:val="center"/>
          </w:tcPr>
          <w:p w14:paraId="4C399CE7" w14:textId="18917E0A" w:rsidR="006E17EC" w:rsidRPr="00DF2302" w:rsidRDefault="005A1083"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10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ins w:id="15" w:author="Sven Erik" w:date="2020-08-26T15:40:00Z">
        <w:r w:rsidR="00B57649">
          <w:rPr>
            <w:rFonts w:ascii="Calibri" w:hAnsi="Calibri"/>
            <w:b/>
            <w:lang w:val="en-GB"/>
          </w:rPr>
          <w:t>(</w:t>
        </w:r>
      </w:ins>
      <w:r w:rsidRPr="00DF2302">
        <w:rPr>
          <w:rFonts w:ascii="Calibri" w:hAnsi="Calibri"/>
          <w:b/>
          <w:lang w:val="en-GB"/>
        </w:rPr>
        <w:t>tc / lc</w:t>
      </w:r>
      <w:ins w:id="16" w:author="Sven Erik" w:date="2020-08-26T15:40:00Z">
        <w:r w:rsidR="00B57649">
          <w:rPr>
            <w:rFonts w:ascii="Calibri" w:hAnsi="Calibri"/>
            <w:b/>
            <w:lang w:val="en-GB"/>
          </w:rPr>
          <w:t xml:space="preserve">) * </w:t>
        </w:r>
      </w:ins>
      <w:ins w:id="17"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lastRenderedPageBreak/>
        <w:t>tw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5934E6">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A87F1" w14:textId="77777777" w:rsidR="005934E6" w:rsidRDefault="005934E6">
      <w:r>
        <w:separator/>
      </w:r>
    </w:p>
  </w:endnote>
  <w:endnote w:type="continuationSeparator" w:id="0">
    <w:p w14:paraId="614D42A0" w14:textId="77777777" w:rsidR="005934E6" w:rsidRDefault="00593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79087CF1" w:rsidR="00D15CF2" w:rsidRDefault="004878F3" w:rsidP="004878F3">
    <w:pPr>
      <w:pStyle w:val="Footer"/>
    </w:pPr>
    <w:r>
      <w:fldChar w:fldCharType="begin"/>
    </w:r>
    <w:r>
      <w:instrText xml:space="preserve"> DATE \@ "yyyy-MM-dd" </w:instrText>
    </w:r>
    <w:r>
      <w:fldChar w:fldCharType="separate"/>
    </w:r>
    <w:r w:rsidR="005A1083">
      <w:rPr>
        <w:noProof/>
      </w:rPr>
      <w:t>2024-03-15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98426" w14:textId="77777777" w:rsidR="005934E6" w:rsidRDefault="005934E6">
      <w:r>
        <w:separator/>
      </w:r>
    </w:p>
  </w:footnote>
  <w:footnote w:type="continuationSeparator" w:id="0">
    <w:p w14:paraId="78C0BF2A" w14:textId="77777777" w:rsidR="005934E6" w:rsidRDefault="00593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01F2ABB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523909293">
    <w:abstractNumId w:val="2"/>
  </w:num>
  <w:num w:numId="2" w16cid:durableId="1740863476">
    <w:abstractNumId w:val="7"/>
  </w:num>
  <w:num w:numId="3" w16cid:durableId="1525820715">
    <w:abstractNumId w:val="6"/>
  </w:num>
  <w:num w:numId="4" w16cid:durableId="1216507732">
    <w:abstractNumId w:val="5"/>
  </w:num>
  <w:num w:numId="5" w16cid:durableId="517893914">
    <w:abstractNumId w:val="0"/>
  </w:num>
  <w:num w:numId="6" w16cid:durableId="1523124339">
    <w:abstractNumId w:val="4"/>
  </w:num>
  <w:num w:numId="7" w16cid:durableId="774982551">
    <w:abstractNumId w:val="1"/>
  </w:num>
  <w:num w:numId="8" w16cid:durableId="2128157476">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5305"/>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1EC4"/>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3C57"/>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27A0"/>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4E6"/>
    <w:rsid w:val="00593D0C"/>
    <w:rsid w:val="0059467C"/>
    <w:rsid w:val="00595B07"/>
    <w:rsid w:val="005961E9"/>
    <w:rsid w:val="005A0B7C"/>
    <w:rsid w:val="005A0BEB"/>
    <w:rsid w:val="005A1083"/>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211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1CD"/>
    <w:rsid w:val="008139DE"/>
    <w:rsid w:val="00813BDC"/>
    <w:rsid w:val="00815890"/>
    <w:rsid w:val="00815A72"/>
    <w:rsid w:val="00815A83"/>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49A4"/>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77C"/>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1292"/>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316C"/>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6B88"/>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5EA"/>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6</TotalTime>
  <Pages>4</Pages>
  <Words>755</Words>
  <Characters>4307</Characters>
  <Application>Microsoft Office Word</Application>
  <DocSecurity>0</DocSecurity>
  <Lines>35</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5052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3</cp:revision>
  <cp:lastPrinted>2016-10-18T02:57:00Z</cp:lastPrinted>
  <dcterms:created xsi:type="dcterms:W3CDTF">2024-03-04T22:42:00Z</dcterms:created>
  <dcterms:modified xsi:type="dcterms:W3CDTF">2024-03-15T03:39:00Z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